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790A03" w:rsidRPr="00A02BF0" w14:paraId="3AA21660" w14:textId="77777777" w:rsidTr="00F043B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A4BB406" w14:textId="77777777" w:rsidR="00790A03" w:rsidRPr="00A02BF0" w:rsidRDefault="00790A03" w:rsidP="00F043B7">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54607B3" w14:textId="77777777" w:rsidR="00790A03" w:rsidRPr="00A02BF0" w:rsidRDefault="00790A03" w:rsidP="000B3C0D">
            <w:pPr>
              <w:pStyle w:val="TabletitleBR"/>
              <w:rPr>
                <w:spacing w:val="-3"/>
                <w:szCs w:val="24"/>
              </w:rPr>
            </w:pPr>
            <w:r w:rsidRPr="00A02BF0">
              <w:rPr>
                <w:spacing w:val="-3"/>
                <w:szCs w:val="24"/>
              </w:rPr>
              <w:t>Fact Sheet</w:t>
            </w:r>
          </w:p>
        </w:tc>
      </w:tr>
      <w:tr w:rsidR="00FC1668" w:rsidRPr="00A02BF0" w14:paraId="68B7B872" w14:textId="77777777" w:rsidTr="000B3C0D">
        <w:trPr>
          <w:trHeight w:val="951"/>
        </w:trPr>
        <w:tc>
          <w:tcPr>
            <w:tcW w:w="4567" w:type="dxa"/>
            <w:tcBorders>
              <w:left w:val="double" w:sz="6" w:space="0" w:color="auto"/>
            </w:tcBorders>
          </w:tcPr>
          <w:p w14:paraId="77412B20" w14:textId="5AC0CFD4" w:rsidR="00FC1668" w:rsidRPr="00A02BF0" w:rsidRDefault="00FC1668" w:rsidP="00FC1668">
            <w:pPr>
              <w:spacing w:after="120"/>
              <w:ind w:right="144"/>
            </w:pPr>
            <w:r w:rsidRPr="00A02BF0">
              <w:rPr>
                <w:b/>
              </w:rPr>
              <w:t>Working Party:</w:t>
            </w:r>
            <w:r w:rsidRPr="00A02BF0">
              <w:t xml:space="preserve">  ITU-R WP </w:t>
            </w:r>
            <w:r w:rsidR="002C2B3A">
              <w:t>5B</w:t>
            </w:r>
          </w:p>
        </w:tc>
        <w:tc>
          <w:tcPr>
            <w:tcW w:w="4826" w:type="dxa"/>
            <w:tcBorders>
              <w:right w:val="double" w:sz="6" w:space="0" w:color="auto"/>
            </w:tcBorders>
          </w:tcPr>
          <w:p w14:paraId="1A206B0E" w14:textId="5B01921E" w:rsidR="00FC1668" w:rsidRPr="00A02BF0" w:rsidRDefault="00FC1668" w:rsidP="00FC1668">
            <w:pPr>
              <w:spacing w:after="120"/>
              <w:ind w:right="144"/>
            </w:pPr>
            <w:r w:rsidRPr="00A02BF0">
              <w:rPr>
                <w:b/>
              </w:rPr>
              <w:t>Document No:</w:t>
            </w:r>
            <w:r w:rsidRPr="00A02BF0">
              <w:t xml:space="preserve">  USWP</w:t>
            </w:r>
            <w:r w:rsidR="002C2B3A">
              <w:t>5B</w:t>
            </w:r>
            <w:r w:rsidR="004E565B">
              <w:t>27</w:t>
            </w:r>
            <w:r w:rsidRPr="00A02BF0">
              <w:t>-</w:t>
            </w:r>
            <w:r w:rsidR="004E565B">
              <w:t>32</w:t>
            </w:r>
            <w:ins w:id="0" w:author="Author">
              <w:r w:rsidR="00017BDA">
                <w:t>R3</w:t>
              </w:r>
            </w:ins>
          </w:p>
        </w:tc>
      </w:tr>
      <w:tr w:rsidR="00FC1668" w:rsidRPr="00A02BF0" w14:paraId="703EE71D" w14:textId="77777777" w:rsidTr="000B3C0D">
        <w:trPr>
          <w:trHeight w:val="378"/>
        </w:trPr>
        <w:tc>
          <w:tcPr>
            <w:tcW w:w="4567" w:type="dxa"/>
            <w:tcBorders>
              <w:left w:val="double" w:sz="6" w:space="0" w:color="auto"/>
            </w:tcBorders>
          </w:tcPr>
          <w:p w14:paraId="3EC1F85D" w14:textId="1C1830C5" w:rsidR="00FC1668" w:rsidRPr="00A02BF0" w:rsidRDefault="00FC1668" w:rsidP="00FC1668">
            <w:pPr>
              <w:ind w:right="144"/>
            </w:pPr>
            <w:r w:rsidRPr="00A02BF0">
              <w:rPr>
                <w:b/>
              </w:rPr>
              <w:t>Ref:</w:t>
            </w:r>
            <w:r>
              <w:rPr>
                <w:b/>
              </w:rPr>
              <w:t xml:space="preserve">  </w:t>
            </w:r>
            <w:r w:rsidR="00B447B9">
              <w:t xml:space="preserve"> </w:t>
            </w:r>
            <w:r w:rsidR="00B447B9" w:rsidRPr="001065A2">
              <w:t xml:space="preserve">Document </w:t>
            </w:r>
            <w:r w:rsidR="002C2B3A">
              <w:t>5B</w:t>
            </w:r>
            <w:r w:rsidR="00B447B9" w:rsidRPr="001065A2">
              <w:t>/</w:t>
            </w:r>
            <w:r w:rsidR="001065A2" w:rsidRPr="001065A2">
              <w:t>3</w:t>
            </w:r>
            <w:r w:rsidR="002C2B3A">
              <w:t>79</w:t>
            </w:r>
          </w:p>
        </w:tc>
        <w:tc>
          <w:tcPr>
            <w:tcW w:w="4826" w:type="dxa"/>
            <w:tcBorders>
              <w:right w:val="double" w:sz="6" w:space="0" w:color="auto"/>
            </w:tcBorders>
          </w:tcPr>
          <w:p w14:paraId="3261E299" w14:textId="7E2779C0" w:rsidR="00FC1668" w:rsidRPr="00A02BF0" w:rsidRDefault="00FC1668" w:rsidP="003C7AA7">
            <w:pPr>
              <w:tabs>
                <w:tab w:val="left" w:pos="162"/>
              </w:tabs>
              <w:ind w:right="144"/>
            </w:pPr>
            <w:r w:rsidRPr="00A02BF0">
              <w:rPr>
                <w:b/>
              </w:rPr>
              <w:t>Date:</w:t>
            </w:r>
            <w:r w:rsidRPr="00A02BF0">
              <w:t xml:space="preserve">  </w:t>
            </w:r>
            <w:del w:id="1" w:author="Author">
              <w:r w:rsidR="004E565B" w:rsidDel="00017BDA">
                <w:delText>15 September</w:delText>
              </w:r>
            </w:del>
            <w:ins w:id="2" w:author="Author">
              <w:r w:rsidR="00017BDA">
                <w:t>13 October</w:t>
              </w:r>
            </w:ins>
            <w:r w:rsidR="003B6B5D">
              <w:t xml:space="preserve"> </w:t>
            </w:r>
            <w:r>
              <w:t>202</w:t>
            </w:r>
            <w:r w:rsidR="00C44B9A">
              <w:t>1</w:t>
            </w:r>
          </w:p>
        </w:tc>
      </w:tr>
      <w:tr w:rsidR="00FC1668" w:rsidRPr="00A02BF0" w14:paraId="7E3591DC" w14:textId="77777777" w:rsidTr="00F043B7">
        <w:trPr>
          <w:trHeight w:val="459"/>
        </w:trPr>
        <w:tc>
          <w:tcPr>
            <w:tcW w:w="9393" w:type="dxa"/>
            <w:gridSpan w:val="2"/>
            <w:tcBorders>
              <w:left w:val="double" w:sz="6" w:space="0" w:color="auto"/>
              <w:right w:val="double" w:sz="6" w:space="0" w:color="auto"/>
            </w:tcBorders>
          </w:tcPr>
          <w:p w14:paraId="6C1BB682" w14:textId="55C8F574" w:rsidR="00FC1668" w:rsidRPr="00FC1668" w:rsidRDefault="00FC1668" w:rsidP="00FC1668">
            <w:pPr>
              <w:pStyle w:val="RepNo"/>
              <w:spacing w:before="0"/>
              <w:jc w:val="left"/>
              <w:rPr>
                <w:caps w:val="0"/>
                <w:sz w:val="24"/>
                <w:szCs w:val="24"/>
                <w:lang w:eastAsia="zh-CN"/>
              </w:rPr>
            </w:pPr>
            <w:r w:rsidRPr="00FC1668">
              <w:rPr>
                <w:bCs/>
                <w:caps w:val="0"/>
                <w:sz w:val="24"/>
                <w:szCs w:val="24"/>
              </w:rPr>
              <w:t xml:space="preserve">Document Title: </w:t>
            </w:r>
            <w:r w:rsidR="001065A2">
              <w:t xml:space="preserve"> </w:t>
            </w:r>
            <w:r w:rsidR="002C2B3A">
              <w:rPr>
                <w:caps w:val="0"/>
                <w:sz w:val="24"/>
                <w:szCs w:val="24"/>
                <w:lang w:eastAsia="zh-CN"/>
              </w:rPr>
              <w:t>Reply Liaison Statement to WP4A regarding WRC-23 AI 1.15</w:t>
            </w:r>
          </w:p>
        </w:tc>
      </w:tr>
      <w:tr w:rsidR="003C7AA7" w:rsidRPr="00D91CA1" w14:paraId="350F3F6A" w14:textId="77777777" w:rsidTr="000B3C0D">
        <w:trPr>
          <w:trHeight w:val="1960"/>
        </w:trPr>
        <w:tc>
          <w:tcPr>
            <w:tcW w:w="4567" w:type="dxa"/>
            <w:tcBorders>
              <w:left w:val="double" w:sz="6" w:space="0" w:color="auto"/>
            </w:tcBorders>
          </w:tcPr>
          <w:p w14:paraId="789D6098" w14:textId="77777777" w:rsidR="003C7AA7" w:rsidRPr="00A02BF0" w:rsidRDefault="003C7AA7" w:rsidP="003C7AA7">
            <w:pPr>
              <w:ind w:right="144"/>
              <w:rPr>
                <w:b/>
              </w:rPr>
            </w:pPr>
            <w:r w:rsidRPr="00A02BF0">
              <w:rPr>
                <w:b/>
              </w:rPr>
              <w:t>Author(s)/Contributors(s):</w:t>
            </w:r>
          </w:p>
          <w:p w14:paraId="58BE7E92" w14:textId="1F0A969C" w:rsidR="00C41D62" w:rsidRDefault="00C41D62" w:rsidP="003C7AA7">
            <w:pPr>
              <w:ind w:left="144" w:right="144"/>
              <w:rPr>
                <w:bCs/>
                <w:iCs/>
              </w:rPr>
            </w:pPr>
          </w:p>
          <w:p w14:paraId="7440A3E7" w14:textId="7F1A1A89" w:rsidR="00C41D62" w:rsidRDefault="00C41D62" w:rsidP="003C7AA7">
            <w:pPr>
              <w:ind w:left="144" w:right="144"/>
              <w:rPr>
                <w:bCs/>
                <w:iCs/>
              </w:rPr>
            </w:pPr>
            <w:r>
              <w:rPr>
                <w:bCs/>
                <w:iCs/>
              </w:rPr>
              <w:t>Giselle Creeser</w:t>
            </w:r>
          </w:p>
          <w:p w14:paraId="27790643" w14:textId="543B0E2C" w:rsidR="00C41D62" w:rsidRDefault="00C41D62" w:rsidP="003C7AA7">
            <w:pPr>
              <w:ind w:left="144" w:right="144"/>
              <w:rPr>
                <w:bCs/>
                <w:iCs/>
              </w:rPr>
            </w:pPr>
            <w:r>
              <w:rPr>
                <w:bCs/>
                <w:iCs/>
              </w:rPr>
              <w:t>Intelsat</w:t>
            </w:r>
          </w:p>
          <w:p w14:paraId="789BA2CB" w14:textId="05C14CC5" w:rsidR="00CB10DE" w:rsidRDefault="00CB10DE" w:rsidP="003C7AA7">
            <w:pPr>
              <w:ind w:left="144" w:right="144"/>
              <w:rPr>
                <w:bCs/>
                <w:iCs/>
              </w:rPr>
            </w:pPr>
          </w:p>
          <w:p w14:paraId="63AAE154" w14:textId="2E24BA0E" w:rsidR="00CB10DE" w:rsidRDefault="00CB10DE" w:rsidP="003C7AA7">
            <w:pPr>
              <w:ind w:left="144" w:right="144"/>
              <w:rPr>
                <w:bCs/>
                <w:iCs/>
              </w:rPr>
            </w:pPr>
            <w:r>
              <w:rPr>
                <w:bCs/>
                <w:iCs/>
              </w:rPr>
              <w:t>Humberto Henriques</w:t>
            </w:r>
          </w:p>
          <w:p w14:paraId="499A9348" w14:textId="77777777" w:rsidR="003C7AA7" w:rsidRDefault="003C7AA7" w:rsidP="003C7AA7">
            <w:pPr>
              <w:ind w:left="144" w:right="144"/>
              <w:rPr>
                <w:bCs/>
                <w:iCs/>
              </w:rPr>
            </w:pPr>
          </w:p>
          <w:p w14:paraId="46FBE588" w14:textId="75EEB268" w:rsidR="00721C23" w:rsidRPr="00A02BF0" w:rsidRDefault="00721C23" w:rsidP="003C7AA7">
            <w:pPr>
              <w:ind w:left="144" w:right="144"/>
              <w:rPr>
                <w:bCs/>
                <w:iCs/>
              </w:rPr>
            </w:pPr>
          </w:p>
        </w:tc>
        <w:tc>
          <w:tcPr>
            <w:tcW w:w="4826" w:type="dxa"/>
            <w:tcBorders>
              <w:right w:val="double" w:sz="6" w:space="0" w:color="auto"/>
            </w:tcBorders>
          </w:tcPr>
          <w:p w14:paraId="168810F8" w14:textId="77777777" w:rsidR="003C7AA7" w:rsidRPr="00CB10DE" w:rsidRDefault="003C7AA7" w:rsidP="003C7AA7">
            <w:pPr>
              <w:ind w:right="144"/>
              <w:rPr>
                <w:b/>
                <w:bCs/>
                <w:lang w:val="fr-FR"/>
              </w:rPr>
            </w:pPr>
          </w:p>
          <w:p w14:paraId="739CA996" w14:textId="77777777" w:rsidR="00C41D62" w:rsidRPr="00CB10DE" w:rsidRDefault="00C41D62" w:rsidP="003C7AA7">
            <w:pPr>
              <w:ind w:right="144"/>
              <w:rPr>
                <w:bCs/>
                <w:lang w:val="fr-FR"/>
              </w:rPr>
            </w:pPr>
          </w:p>
          <w:p w14:paraId="32E3F5BA" w14:textId="6F85CD06" w:rsidR="00C41D62" w:rsidRPr="00CB10DE" w:rsidRDefault="00C41D62" w:rsidP="00C41D62">
            <w:pPr>
              <w:ind w:right="144"/>
              <w:rPr>
                <w:bCs/>
                <w:lang w:val="fr-FR"/>
              </w:rPr>
            </w:pPr>
            <w:r w:rsidRPr="00CB10DE">
              <w:rPr>
                <w:bCs/>
                <w:lang w:val="fr-FR"/>
              </w:rPr>
              <w:t>Email:  giselle.creeser@intelsat.com</w:t>
            </w:r>
          </w:p>
          <w:p w14:paraId="453F4EF1" w14:textId="77777777" w:rsidR="00C41D62" w:rsidRDefault="00C41D62" w:rsidP="003C7AA7">
            <w:pPr>
              <w:ind w:right="144"/>
              <w:rPr>
                <w:bCs/>
                <w:lang w:val="fr-FR"/>
              </w:rPr>
            </w:pPr>
          </w:p>
          <w:p w14:paraId="0F7D741F" w14:textId="77777777" w:rsidR="00CB10DE" w:rsidRDefault="00CB10DE" w:rsidP="003C7AA7">
            <w:pPr>
              <w:ind w:right="144"/>
              <w:rPr>
                <w:bCs/>
                <w:lang w:val="fr-FR"/>
              </w:rPr>
            </w:pPr>
          </w:p>
          <w:p w14:paraId="721BF191" w14:textId="1D6C9F72" w:rsidR="00CB10DE" w:rsidRPr="00CB10DE" w:rsidRDefault="00CB10DE" w:rsidP="003C7AA7">
            <w:pPr>
              <w:ind w:right="144"/>
              <w:rPr>
                <w:bCs/>
                <w:lang w:val="fr-FR"/>
              </w:rPr>
            </w:pPr>
            <w:r>
              <w:rPr>
                <w:bCs/>
                <w:lang w:val="fr-FR"/>
              </w:rPr>
              <w:t>Email : humberto@telecommstrategies.com</w:t>
            </w:r>
          </w:p>
        </w:tc>
      </w:tr>
      <w:tr w:rsidR="00FC1668" w:rsidRPr="00A02BF0" w14:paraId="01F1D7DE" w14:textId="77777777" w:rsidTr="00945EC0">
        <w:trPr>
          <w:trHeight w:val="1211"/>
        </w:trPr>
        <w:tc>
          <w:tcPr>
            <w:tcW w:w="9393" w:type="dxa"/>
            <w:gridSpan w:val="2"/>
            <w:tcBorders>
              <w:left w:val="double" w:sz="6" w:space="0" w:color="auto"/>
              <w:right w:val="double" w:sz="6" w:space="0" w:color="auto"/>
            </w:tcBorders>
          </w:tcPr>
          <w:p w14:paraId="1FB51BA2" w14:textId="27934C06" w:rsidR="00FC1668" w:rsidRPr="00A02BF0" w:rsidRDefault="00FC1668" w:rsidP="00945EC0">
            <w:pPr>
              <w:spacing w:after="120"/>
              <w:ind w:right="144"/>
            </w:pPr>
            <w:r w:rsidRPr="00A02BF0">
              <w:rPr>
                <w:b/>
              </w:rPr>
              <w:t>Purpose/Objective:</w:t>
            </w:r>
            <w:r w:rsidRPr="00A02BF0">
              <w:rPr>
                <w:bCs/>
              </w:rPr>
              <w:t xml:space="preserve"> </w:t>
            </w:r>
            <w:r>
              <w:rPr>
                <w:bCs/>
              </w:rPr>
              <w:t xml:space="preserve"> This draft contribution </w:t>
            </w:r>
            <w:r w:rsidR="003A51A5">
              <w:rPr>
                <w:bCs/>
              </w:rPr>
              <w:t>is to reply to the Liaison Statement from WP4A regarding adjacent compatibility studies between Aero ESIM in the 12.75-13.25 GHz and aeronautical radionavigation systems operating in the 13.25-13.4 GHz band.</w:t>
            </w:r>
          </w:p>
        </w:tc>
      </w:tr>
      <w:tr w:rsidR="00FC1668" w:rsidRPr="00A02BF0" w14:paraId="4956E29E" w14:textId="77777777" w:rsidTr="00F043B7">
        <w:trPr>
          <w:trHeight w:val="1380"/>
        </w:trPr>
        <w:tc>
          <w:tcPr>
            <w:tcW w:w="9393" w:type="dxa"/>
            <w:gridSpan w:val="2"/>
            <w:tcBorders>
              <w:left w:val="double" w:sz="6" w:space="0" w:color="auto"/>
              <w:bottom w:val="single" w:sz="12" w:space="0" w:color="auto"/>
              <w:right w:val="double" w:sz="6" w:space="0" w:color="auto"/>
            </w:tcBorders>
          </w:tcPr>
          <w:p w14:paraId="2D70ACE7" w14:textId="77777777" w:rsidR="00945EC0" w:rsidRDefault="00945EC0" w:rsidP="00FC1668">
            <w:pPr>
              <w:tabs>
                <w:tab w:val="left" w:pos="794"/>
                <w:tab w:val="left" w:pos="1191"/>
                <w:tab w:val="left" w:pos="1588"/>
                <w:tab w:val="left" w:pos="1985"/>
              </w:tabs>
              <w:suppressAutoHyphens/>
              <w:rPr>
                <w:b/>
              </w:rPr>
            </w:pPr>
          </w:p>
          <w:p w14:paraId="35F31419" w14:textId="7D0A24D9" w:rsidR="00FC1668" w:rsidRPr="00A02BF0" w:rsidRDefault="00FC1668" w:rsidP="00FC1668">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 xml:space="preserve">This contribution will </w:t>
            </w:r>
            <w:r w:rsidR="003A51A5">
              <w:rPr>
                <w:bCs/>
              </w:rPr>
              <w:t>provide WP4A information requested in the LS to WP5B.</w:t>
            </w:r>
          </w:p>
        </w:tc>
      </w:tr>
    </w:tbl>
    <w:p w14:paraId="152787AD" w14:textId="373DDFA0" w:rsidR="00C2635C" w:rsidRDefault="00C2635C" w:rsidP="00214037"/>
    <w:p w14:paraId="5BB8C3A2" w14:textId="77777777" w:rsidR="00C2635C" w:rsidRDefault="00C2635C">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C2635C" w:rsidRPr="00BF29CF" w14:paraId="051026F5" w14:textId="77777777" w:rsidTr="00C369AA">
        <w:trPr>
          <w:cantSplit/>
        </w:trPr>
        <w:tc>
          <w:tcPr>
            <w:tcW w:w="9889" w:type="dxa"/>
          </w:tcPr>
          <w:p w14:paraId="0F8F3C7C" w14:textId="658B0E7D" w:rsidR="00C2635C" w:rsidRPr="00BF29CF" w:rsidRDefault="00C2635C" w:rsidP="00C369AA">
            <w:pPr>
              <w:pStyle w:val="Source"/>
              <w:rPr>
                <w:lang w:eastAsia="zh-CN"/>
              </w:rPr>
            </w:pPr>
            <w:bookmarkStart w:id="3" w:name="dsource" w:colFirst="0" w:colLast="0"/>
            <w:r w:rsidRPr="00BF29CF">
              <w:rPr>
                <w:lang w:eastAsia="zh-CN"/>
              </w:rPr>
              <w:lastRenderedPageBreak/>
              <w:t xml:space="preserve">Working Party </w:t>
            </w:r>
            <w:r>
              <w:rPr>
                <w:lang w:eastAsia="zh-CN"/>
              </w:rPr>
              <w:t>5B</w:t>
            </w:r>
          </w:p>
        </w:tc>
      </w:tr>
      <w:tr w:rsidR="00C2635C" w:rsidRPr="00BF29CF" w14:paraId="143F5931" w14:textId="77777777" w:rsidTr="00C369AA">
        <w:trPr>
          <w:cantSplit/>
        </w:trPr>
        <w:tc>
          <w:tcPr>
            <w:tcW w:w="9889" w:type="dxa"/>
          </w:tcPr>
          <w:p w14:paraId="57B34A89" w14:textId="2435EFEF" w:rsidR="00C2635C" w:rsidRPr="00BF29CF" w:rsidRDefault="00C2635C" w:rsidP="00C369AA">
            <w:pPr>
              <w:pStyle w:val="Title1"/>
              <w:rPr>
                <w:lang w:eastAsia="zh-CN"/>
              </w:rPr>
            </w:pPr>
            <w:bookmarkStart w:id="4" w:name="_Hlk51856294"/>
            <w:bookmarkStart w:id="5" w:name="drec" w:colFirst="0" w:colLast="0"/>
            <w:bookmarkEnd w:id="3"/>
            <w:r>
              <w:rPr>
                <w:caps w:val="0"/>
                <w:lang w:eastAsia="zh-CN"/>
              </w:rPr>
              <w:t xml:space="preserve">REPLY </w:t>
            </w:r>
            <w:r w:rsidRPr="00BF29CF">
              <w:rPr>
                <w:caps w:val="0"/>
                <w:lang w:eastAsia="zh-CN"/>
              </w:rPr>
              <w:t>LIAISON STATEMENT TO WORKING PARTY </w:t>
            </w:r>
            <w:bookmarkEnd w:id="4"/>
            <w:r>
              <w:rPr>
                <w:caps w:val="0"/>
                <w:lang w:eastAsia="zh-CN"/>
              </w:rPr>
              <w:t>4A</w:t>
            </w:r>
          </w:p>
        </w:tc>
      </w:tr>
      <w:tr w:rsidR="00C2635C" w:rsidRPr="00BF29CF" w14:paraId="7D05EEDE" w14:textId="77777777" w:rsidTr="00C369AA">
        <w:trPr>
          <w:cantSplit/>
        </w:trPr>
        <w:tc>
          <w:tcPr>
            <w:tcW w:w="9889" w:type="dxa"/>
          </w:tcPr>
          <w:p w14:paraId="5D4D6419" w14:textId="77777777" w:rsidR="00C2635C" w:rsidRPr="00BF29CF" w:rsidRDefault="00C2635C" w:rsidP="00C369AA">
            <w:pPr>
              <w:pStyle w:val="Title2"/>
              <w:spacing w:before="240"/>
            </w:pPr>
            <w:bookmarkStart w:id="6" w:name="dtitle1" w:colFirst="0" w:colLast="0"/>
            <w:bookmarkEnd w:id="5"/>
            <w:r w:rsidRPr="00BF29CF">
              <w:t>WRC-23 agenda item 1.15</w:t>
            </w:r>
          </w:p>
        </w:tc>
      </w:tr>
      <w:tr w:rsidR="00C2635C" w:rsidRPr="00BF29CF" w14:paraId="72A08F53" w14:textId="77777777" w:rsidTr="00C369AA">
        <w:trPr>
          <w:cantSplit/>
        </w:trPr>
        <w:tc>
          <w:tcPr>
            <w:tcW w:w="9889" w:type="dxa"/>
          </w:tcPr>
          <w:p w14:paraId="67A9A80B" w14:textId="2D22C48E" w:rsidR="00C2635C" w:rsidRPr="00BF29CF" w:rsidRDefault="00C2635C" w:rsidP="00C369AA">
            <w:pPr>
              <w:pStyle w:val="Title4"/>
            </w:pPr>
            <w:r w:rsidRPr="00BF29CF">
              <w:rPr>
                <w:lang w:eastAsia="zh-CN"/>
              </w:rPr>
              <w:t xml:space="preserve">Sharing and compatibility studies for the operation of earth stations on aircraft and vessels in the frequency band 12.75-13.25 GHz and </w:t>
            </w:r>
            <w:r w:rsidRPr="00BF29CF">
              <w:t xml:space="preserve">aeronautical radionavigation systems operating in </w:t>
            </w:r>
            <w:r w:rsidR="005A260E">
              <w:t xml:space="preserve">the </w:t>
            </w:r>
            <w:r w:rsidRPr="00BF29CF">
              <w:t>13.25-13.40 GHz frequency band</w:t>
            </w:r>
          </w:p>
        </w:tc>
      </w:tr>
    </w:tbl>
    <w:p w14:paraId="4673884B" w14:textId="28AA162C" w:rsidR="005D0F16" w:rsidRDefault="00C2635C" w:rsidP="00C2635C">
      <w:pPr>
        <w:spacing w:before="360"/>
        <w:jc w:val="both"/>
        <w:rPr>
          <w:lang w:eastAsia="zh-CN"/>
        </w:rPr>
      </w:pPr>
      <w:bookmarkStart w:id="7" w:name="dbreak"/>
      <w:bookmarkEnd w:id="6"/>
      <w:bookmarkEnd w:id="7"/>
      <w:r w:rsidRPr="00BF29CF">
        <w:rPr>
          <w:lang w:eastAsia="zh-CN"/>
        </w:rPr>
        <w:t xml:space="preserve">Working Party (WP) </w:t>
      </w:r>
      <w:r>
        <w:rPr>
          <w:lang w:eastAsia="zh-CN"/>
        </w:rPr>
        <w:t>5B</w:t>
      </w:r>
      <w:r w:rsidRPr="00BF29CF">
        <w:rPr>
          <w:lang w:eastAsia="zh-CN"/>
        </w:rPr>
        <w:t xml:space="preserve"> thanks WP </w:t>
      </w:r>
      <w:r>
        <w:rPr>
          <w:lang w:eastAsia="zh-CN"/>
        </w:rPr>
        <w:t xml:space="preserve">4A for providing their study, </w:t>
      </w:r>
      <w:r w:rsidRPr="00BF29CF">
        <w:rPr>
          <w:lang w:eastAsia="zh-CN"/>
        </w:rPr>
        <w:t xml:space="preserve">Document </w:t>
      </w:r>
      <w:hyperlink r:id="rId7" w:history="1">
        <w:r w:rsidRPr="00BF29CF">
          <w:rPr>
            <w:rStyle w:val="Hyperlink"/>
            <w:lang w:eastAsia="zh-CN"/>
          </w:rPr>
          <w:t>4A/323</w:t>
        </w:r>
      </w:hyperlink>
      <w:r w:rsidR="005D0F16">
        <w:t>, a</w:t>
      </w:r>
      <w:r>
        <w:t xml:space="preserve">ddressing potential interference to </w:t>
      </w:r>
      <w:ins w:id="8" w:author="Author">
        <w:r w:rsidR="008B1E39" w:rsidRPr="00BF29CF">
          <w:t>aeronautical radionavigation systems</w:t>
        </w:r>
        <w:r w:rsidR="008B1E39">
          <w:t xml:space="preserve"> (</w:t>
        </w:r>
      </w:ins>
      <w:r>
        <w:t>ARNS</w:t>
      </w:r>
      <w:ins w:id="9" w:author="Author">
        <w:r w:rsidR="008B1E39">
          <w:t>)</w:t>
        </w:r>
      </w:ins>
      <w:r>
        <w:t xml:space="preserve"> </w:t>
      </w:r>
      <w:del w:id="10" w:author="Author">
        <w:r w:rsidDel="008B1E39">
          <w:delText>systems</w:delText>
        </w:r>
      </w:del>
      <w:r>
        <w:t xml:space="preserve"> in the 13.25-13.40 GHz band from earth stations on aircraft operating in the adjacent 12.75-13.25 GHz band.  The </w:t>
      </w:r>
      <w:r w:rsidRPr="00BF29CF">
        <w:t>scenario of</w:t>
      </w:r>
      <w:r>
        <w:t xml:space="preserve"> the study was for cases where the </w:t>
      </w:r>
      <w:r w:rsidRPr="00BF29CF">
        <w:t xml:space="preserve">earth station on aircraft and </w:t>
      </w:r>
      <w:del w:id="11" w:author="Author">
        <w:r w:rsidRPr="00BF29CF" w:rsidDel="008B1E39">
          <w:delText>aeronautical radionavigation systems</w:delText>
        </w:r>
      </w:del>
      <w:ins w:id="12" w:author="Author">
        <w:r w:rsidR="008B1E39">
          <w:t xml:space="preserve"> the ARNS</w:t>
        </w:r>
      </w:ins>
      <w:r w:rsidRPr="00BF29CF">
        <w:t xml:space="preserve"> </w:t>
      </w:r>
      <w:r>
        <w:t xml:space="preserve">are </w:t>
      </w:r>
      <w:r w:rsidRPr="00BF29CF">
        <w:t>on the same air</w:t>
      </w:r>
      <w:r>
        <w:t>craft</w:t>
      </w:r>
      <w:r w:rsidRPr="00BF29CF">
        <w:t>.</w:t>
      </w:r>
      <w:r>
        <w:rPr>
          <w:lang w:eastAsia="zh-CN"/>
        </w:rPr>
        <w:t xml:space="preserve"> WP5B agrees with the study and the results that show under the operational parameters studied that there will not be interference into ARNS systems. </w:t>
      </w:r>
      <w:r w:rsidR="005D0F16">
        <w:rPr>
          <w:lang w:eastAsia="zh-CN"/>
        </w:rPr>
        <w:t>F</w:t>
      </w:r>
      <w:r w:rsidR="001D2BB7">
        <w:rPr>
          <w:lang w:eastAsia="zh-CN"/>
        </w:rPr>
        <w:t>urthermore, for</w:t>
      </w:r>
      <w:r>
        <w:rPr>
          <w:lang w:eastAsia="zh-CN"/>
        </w:rPr>
        <w:t xml:space="preserve"> cases where multiple RF equipment are locat</w:t>
      </w:r>
      <w:r w:rsidR="001D2BB7">
        <w:rPr>
          <w:lang w:eastAsia="zh-CN"/>
        </w:rPr>
        <w:t>ed</w:t>
      </w:r>
      <w:r>
        <w:rPr>
          <w:lang w:eastAsia="zh-CN"/>
        </w:rPr>
        <w:t xml:space="preserve"> on an aircraft</w:t>
      </w:r>
      <w:ins w:id="13" w:author="Author">
        <w:r w:rsidR="00AC65F0">
          <w:rPr>
            <w:lang w:eastAsia="zh-CN"/>
          </w:rPr>
          <w:t>,</w:t>
        </w:r>
      </w:ins>
      <w:del w:id="14" w:author="Author">
        <w:r w:rsidDel="00AC65F0">
          <w:rPr>
            <w:lang w:eastAsia="zh-CN"/>
          </w:rPr>
          <w:delText xml:space="preserve"> –</w:delText>
        </w:r>
      </w:del>
      <w:r>
        <w:rPr>
          <w:lang w:eastAsia="zh-CN"/>
        </w:rPr>
        <w:t xml:space="preserve"> EMC analysis are conducted to ensure compatibility between the on-board equipment</w:t>
      </w:r>
      <w:r w:rsidR="001D2BB7">
        <w:rPr>
          <w:lang w:eastAsia="zh-CN"/>
        </w:rPr>
        <w:t>, and additional measures can be implemented that will ensure compatibility</w:t>
      </w:r>
      <w:r>
        <w:rPr>
          <w:lang w:eastAsia="zh-CN"/>
        </w:rPr>
        <w:t>.</w:t>
      </w:r>
    </w:p>
    <w:p w14:paraId="133B4BB4" w14:textId="202154EE" w:rsidR="00557D13" w:rsidRDefault="00C639A9" w:rsidP="00C2635C">
      <w:pPr>
        <w:spacing w:before="360"/>
        <w:jc w:val="both"/>
        <w:rPr>
          <w:lang w:eastAsia="zh-CN"/>
        </w:rPr>
      </w:pPr>
      <w:r>
        <w:t>WP5B notes that there are t</w:t>
      </w:r>
      <w:r w:rsidR="00557D13">
        <w:t>wo primary electromagnetic interference coupling mechanisms between the radar system and interfering signals from other services. The first mechanism is caused by front-end overload causing saturation, and the generation of intermodulation products. The second is interfering emissions within the receiver IF passband leading to desensitization and degradation of performance resulting in an overall lowered quality radar data output.</w:t>
      </w:r>
      <w:r>
        <w:t xml:space="preserve">  Given that the </w:t>
      </w:r>
      <w:r w:rsidR="00E27C83">
        <w:t xml:space="preserve">studies under AI 1.15 are for potential adjacent band interference </w:t>
      </w:r>
      <w:r>
        <w:t xml:space="preserve">to </w:t>
      </w:r>
      <w:del w:id="15" w:author="Author">
        <w:r w:rsidDel="008B1E39">
          <w:delText>the</w:delText>
        </w:r>
      </w:del>
      <w:r>
        <w:t xml:space="preserve"> ARNS</w:t>
      </w:r>
      <w:ins w:id="16" w:author="Author">
        <w:r w:rsidR="00AC65F0">
          <w:t>,</w:t>
        </w:r>
      </w:ins>
      <w:r>
        <w:t xml:space="preserve"> </w:t>
      </w:r>
      <w:del w:id="17" w:author="Author">
        <w:r w:rsidDel="008B1E39">
          <w:delText xml:space="preserve">system </w:delText>
        </w:r>
      </w:del>
      <w:r>
        <w:t>it is the second interference that is of concern in this case.</w:t>
      </w:r>
      <w:ins w:id="18" w:author="Author">
        <w:r w:rsidR="00135B00">
          <w:t xml:space="preserve">  </w:t>
        </w:r>
      </w:ins>
    </w:p>
    <w:p w14:paraId="64D42588" w14:textId="7C0CE96A" w:rsidR="00472577" w:rsidRDefault="00E27C83" w:rsidP="00472577">
      <w:pPr>
        <w:spacing w:before="360"/>
        <w:jc w:val="both"/>
        <w:rPr>
          <w:ins w:id="19" w:author="Author"/>
        </w:rPr>
      </w:pPr>
      <w:r>
        <w:t xml:space="preserve">There are two potential scenarios for interference when the ARNS aircraft and ESIM aircraft are in proximity of each other.  </w:t>
      </w:r>
      <w:r w:rsidR="00F7452A">
        <w:t xml:space="preserve">One case is when the aircrafts are flying towards each other which could result in interference, but that interference would be very time limited and transient in nature.  WP5B is of the view that this case will not be problematic.  </w:t>
      </w:r>
      <w:del w:id="20" w:author="Author">
        <w:r w:rsidR="00F7452A" w:rsidDel="00472577">
          <w:delText xml:space="preserve">However, </w:delText>
        </w:r>
      </w:del>
      <w:ins w:id="21" w:author="Author">
        <w:r w:rsidR="008B1E39">
          <w:t xml:space="preserve">For </w:t>
        </w:r>
      </w:ins>
      <w:r w:rsidR="00F7452A">
        <w:t xml:space="preserve">the </w:t>
      </w:r>
      <w:ins w:id="22" w:author="Author">
        <w:r w:rsidR="00472577">
          <w:t xml:space="preserve">second </w:t>
        </w:r>
      </w:ins>
      <w:r w:rsidR="00F7452A">
        <w:t xml:space="preserve">case where the two aircraft are flying </w:t>
      </w:r>
      <w:r w:rsidR="00881510">
        <w:t>in proximity</w:t>
      </w:r>
      <w:r w:rsidR="00991F55">
        <w:t xml:space="preserve"> </w:t>
      </w:r>
      <w:r w:rsidR="00F7452A">
        <w:t>in the same direction and separated by a relatively short distance, e.g. 1 mile,</w:t>
      </w:r>
      <w:r w:rsidR="004E565B">
        <w:t xml:space="preserve"> there is the </w:t>
      </w:r>
      <w:r w:rsidR="00F7452A">
        <w:t xml:space="preserve">potential for interference </w:t>
      </w:r>
      <w:r w:rsidR="004E565B">
        <w:t xml:space="preserve">and it </w:t>
      </w:r>
      <w:r w:rsidR="00F7452A">
        <w:t xml:space="preserve">may not be transient and could last for minutes, depending on the speed of the two aircraft.  </w:t>
      </w:r>
      <w:ins w:id="23" w:author="Author">
        <w:r w:rsidR="008B1E39">
          <w:t xml:space="preserve">Although this will not be the case in </w:t>
        </w:r>
        <w:r w:rsidR="00F50DBB">
          <w:t>most</w:t>
        </w:r>
        <w:r w:rsidR="008B1E39">
          <w:t xml:space="preserve"> circumstances</w:t>
        </w:r>
        <w:r w:rsidR="00AC65F0">
          <w:t>,</w:t>
        </w:r>
        <w:r w:rsidR="008B1E39">
          <w:t xml:space="preserve"> studies are required to evaluate this worst-case scenario between aircraft. Additionally</w:t>
        </w:r>
        <w:r w:rsidR="00F50DBB">
          <w:t>,</w:t>
        </w:r>
        <w:r w:rsidR="008B1E39">
          <w:t xml:space="preserve"> WP5B </w:t>
        </w:r>
        <w:r w:rsidR="000E24D9">
          <w:t>notes that helicopters are also equipped with</w:t>
        </w:r>
        <w:r w:rsidR="00017BDA">
          <w:t xml:space="preserve"> ARNS</w:t>
        </w:r>
        <w:r w:rsidR="000E24D9">
          <w:t>,</w:t>
        </w:r>
        <w:r w:rsidR="00017BDA">
          <w:t xml:space="preserve"> </w:t>
        </w:r>
        <w:r w:rsidR="000E24D9">
          <w:t>however given the relative velocities of an aircraft compared to a helicopter this interference will be very time limited and transient in nature.</w:t>
        </w:r>
        <w:r w:rsidR="00F50DBB">
          <w:t xml:space="preserve"> </w:t>
        </w:r>
        <w:r w:rsidR="008B1E39">
          <w:t xml:space="preserve"> </w:t>
        </w:r>
      </w:ins>
    </w:p>
    <w:p w14:paraId="0447A73F" w14:textId="4949C413" w:rsidR="00AB4328" w:rsidRDefault="00F50DBB" w:rsidP="00AB4328">
      <w:pPr>
        <w:spacing w:before="360"/>
        <w:jc w:val="both"/>
        <w:rPr>
          <w:lang w:eastAsia="zh-CN"/>
        </w:rPr>
      </w:pPr>
      <w:ins w:id="24" w:author="Author">
        <w:r>
          <w:rPr>
            <w:lang w:eastAsia="zh-CN"/>
          </w:rPr>
          <w:t>With regard to maritime</w:t>
        </w:r>
        <w:r w:rsidR="0095354A">
          <w:rPr>
            <w:lang w:eastAsia="zh-CN"/>
          </w:rPr>
          <w:t xml:space="preserve"> ESIM stations</w:t>
        </w:r>
        <w:r w:rsidR="00AC65F0">
          <w:rPr>
            <w:lang w:eastAsia="zh-CN"/>
          </w:rPr>
          <w:t>,</w:t>
        </w:r>
        <w:r w:rsidR="0095354A">
          <w:rPr>
            <w:lang w:eastAsia="zh-CN"/>
          </w:rPr>
          <w:t xml:space="preserve"> </w:t>
        </w:r>
        <w:r>
          <w:rPr>
            <w:lang w:eastAsia="zh-CN"/>
          </w:rPr>
          <w:t xml:space="preserve">given that they will </w:t>
        </w:r>
        <w:r w:rsidR="0095354A">
          <w:rPr>
            <w:lang w:eastAsia="zh-CN"/>
          </w:rPr>
          <w:t xml:space="preserve">operate within the envelope of </w:t>
        </w:r>
        <w:del w:id="25" w:author="Author">
          <w:r w:rsidR="0095354A" w:rsidDel="00F50DBB">
            <w:rPr>
              <w:lang w:eastAsia="zh-CN"/>
            </w:rPr>
            <w:delText>filed</w:delText>
          </w:r>
        </w:del>
        <w:r w:rsidR="0095354A">
          <w:rPr>
            <w:lang w:eastAsia="zh-CN"/>
          </w:rPr>
          <w:t xml:space="preserve"> fixed </w:t>
        </w:r>
        <w:r w:rsidR="006032E2">
          <w:rPr>
            <w:lang w:eastAsia="zh-CN"/>
          </w:rPr>
          <w:t>E</w:t>
        </w:r>
        <w:r w:rsidR="0095354A">
          <w:rPr>
            <w:lang w:eastAsia="zh-CN"/>
          </w:rPr>
          <w:t>arth stations</w:t>
        </w:r>
        <w:r w:rsidR="00470631">
          <w:rPr>
            <w:lang w:eastAsia="zh-CN"/>
          </w:rPr>
          <w:t xml:space="preserve"> and move at very low speeds with respect to aircraft</w:t>
        </w:r>
        <w:r w:rsidR="0095354A">
          <w:rPr>
            <w:lang w:eastAsia="zh-CN"/>
          </w:rPr>
          <w:t xml:space="preserve">, </w:t>
        </w:r>
      </w:ins>
      <w:r w:rsidR="00AB4328">
        <w:rPr>
          <w:lang w:eastAsia="zh-CN"/>
        </w:rPr>
        <w:t xml:space="preserve">WP5B is </w:t>
      </w:r>
      <w:ins w:id="26" w:author="Author">
        <w:r w:rsidR="00470631">
          <w:rPr>
            <w:lang w:eastAsia="zh-CN"/>
          </w:rPr>
          <w:t>[</w:t>
        </w:r>
        <w:r w:rsidR="0095354A" w:rsidRPr="00A91ACE">
          <w:rPr>
            <w:strike/>
            <w:lang w:eastAsia="zh-CN"/>
            <w:rPrChange w:id="27" w:author="Author">
              <w:rPr>
                <w:lang w:eastAsia="zh-CN"/>
              </w:rPr>
            </w:rPrChange>
          </w:rPr>
          <w:t xml:space="preserve">therefore </w:t>
        </w:r>
        <w:r w:rsidR="00470631">
          <w:rPr>
            <w:lang w:eastAsia="zh-CN"/>
          </w:rPr>
          <w:t>]</w:t>
        </w:r>
      </w:ins>
      <w:r w:rsidR="00AB4328">
        <w:rPr>
          <w:lang w:eastAsia="zh-CN"/>
        </w:rPr>
        <w:t>of the view that earth stations on vessels</w:t>
      </w:r>
      <w:del w:id="28" w:author="Author">
        <w:r w:rsidR="00AB4328" w:rsidDel="0095354A">
          <w:rPr>
            <w:lang w:eastAsia="zh-CN"/>
          </w:rPr>
          <w:delText xml:space="preserve">, that operate within the envelope of filed fixed earth stations, </w:delText>
        </w:r>
      </w:del>
      <w:ins w:id="29" w:author="Author">
        <w:r w:rsidR="0095354A">
          <w:rPr>
            <w:lang w:eastAsia="zh-CN"/>
          </w:rPr>
          <w:t xml:space="preserve"> </w:t>
        </w:r>
      </w:ins>
      <w:r w:rsidR="00AB4328">
        <w:rPr>
          <w:lang w:eastAsia="zh-CN"/>
        </w:rPr>
        <w:lastRenderedPageBreak/>
        <w:t>should not cause more interference to ARNS systems than earth stations on the ground and therefore sharing studies for that case are not required.</w:t>
      </w:r>
    </w:p>
    <w:p w14:paraId="48D8DA74" w14:textId="2E293368" w:rsidR="00C639A9" w:rsidRDefault="00C639A9" w:rsidP="00C639A9">
      <w:pPr>
        <w:spacing w:before="360"/>
        <w:jc w:val="both"/>
        <w:rPr>
          <w:lang w:eastAsia="zh-CN"/>
        </w:rPr>
      </w:pPr>
    </w:p>
    <w:p w14:paraId="73160EB9" w14:textId="1021C47C" w:rsidR="005D0F16" w:rsidRPr="00226B68" w:rsidDel="00B91CC6" w:rsidRDefault="00226B68" w:rsidP="00C2635C">
      <w:pPr>
        <w:spacing w:before="360"/>
        <w:jc w:val="both"/>
        <w:rPr>
          <w:del w:id="30" w:author="Author"/>
          <w:i/>
          <w:iCs/>
          <w:lang w:eastAsia="zh-CN"/>
        </w:rPr>
      </w:pPr>
      <w:del w:id="31" w:author="Author">
        <w:r w:rsidRPr="00226B68" w:rsidDel="00B91CC6">
          <w:rPr>
            <w:i/>
            <w:iCs/>
            <w:lang w:eastAsia="zh-CN"/>
          </w:rPr>
          <w:delText xml:space="preserve">Need operational information on how/when ARNS systems are used, </w:delText>
        </w:r>
        <w:r w:rsidR="00B1467C" w:rsidRPr="00226B68" w:rsidDel="00B91CC6">
          <w:rPr>
            <w:i/>
            <w:iCs/>
            <w:lang w:eastAsia="zh-CN"/>
          </w:rPr>
          <w:delText>e.g.,</w:delText>
        </w:r>
        <w:r w:rsidRPr="00226B68" w:rsidDel="00B91CC6">
          <w:rPr>
            <w:i/>
            <w:iCs/>
            <w:lang w:eastAsia="zh-CN"/>
          </w:rPr>
          <w:delText xml:space="preserve"> for landing or during flight</w:delText>
        </w:r>
        <w:r w:rsidR="004E565B" w:rsidDel="00B91CC6">
          <w:rPr>
            <w:i/>
            <w:iCs/>
            <w:lang w:eastAsia="zh-CN"/>
          </w:rPr>
          <w:delText xml:space="preserve"> and are the limits of the scanning of these systems</w:delText>
        </w:r>
        <w:r w:rsidRPr="00226B68" w:rsidDel="00B91CC6">
          <w:rPr>
            <w:i/>
            <w:iCs/>
            <w:lang w:eastAsia="zh-CN"/>
          </w:rPr>
          <w:delText>.</w:delText>
        </w:r>
        <w:r w:rsidR="005D0F16" w:rsidRPr="00226B68" w:rsidDel="00B91CC6">
          <w:rPr>
            <w:i/>
            <w:iCs/>
            <w:lang w:eastAsia="zh-CN"/>
          </w:rPr>
          <w:delText xml:space="preserve"> </w:delText>
        </w:r>
        <w:r w:rsidRPr="00226B68" w:rsidDel="00B91CC6">
          <w:rPr>
            <w:i/>
            <w:iCs/>
            <w:lang w:eastAsia="zh-CN"/>
          </w:rPr>
          <w:delText xml:space="preserve"> Do we need studies for </w:delText>
        </w:r>
        <w:r w:rsidR="00B1467C" w:rsidRPr="00226B68" w:rsidDel="00B91CC6">
          <w:rPr>
            <w:i/>
            <w:iCs/>
            <w:lang w:eastAsia="zh-CN"/>
          </w:rPr>
          <w:delText>takeoff</w:delText>
        </w:r>
        <w:r w:rsidRPr="00226B68" w:rsidDel="00B91CC6">
          <w:rPr>
            <w:i/>
            <w:iCs/>
            <w:lang w:eastAsia="zh-CN"/>
          </w:rPr>
          <w:delText xml:space="preserve"> and landing?</w:delText>
        </w:r>
        <w:r w:rsidR="00B1467C" w:rsidDel="00B91CC6">
          <w:rPr>
            <w:i/>
            <w:iCs/>
            <w:lang w:eastAsia="zh-CN"/>
          </w:rPr>
          <w:delText xml:space="preserve"> Is there an ARNS perturbation threshold that </w:delText>
        </w:r>
        <w:r w:rsidR="004730DD" w:rsidDel="00B91CC6">
          <w:rPr>
            <w:i/>
            <w:iCs/>
            <w:lang w:eastAsia="zh-CN"/>
          </w:rPr>
          <w:delText xml:space="preserve">should be considered? </w:delText>
        </w:r>
        <w:r w:rsidR="001015BF" w:rsidDel="00B91CC6">
          <w:rPr>
            <w:i/>
            <w:iCs/>
            <w:lang w:eastAsia="zh-CN"/>
          </w:rPr>
          <w:delText xml:space="preserve">Is there a short-term protection that should be considered?  Are there any previous methodologies that can be used for this case? </w:delText>
        </w:r>
      </w:del>
    </w:p>
    <w:p w14:paraId="72FEE256" w14:textId="77777777" w:rsidR="00FC1668" w:rsidRDefault="00FC1668" w:rsidP="00214037"/>
    <w:sectPr w:rsidR="00FC1668" w:rsidSect="00F043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D26CC4" w14:textId="77777777" w:rsidR="00992C3A" w:rsidRDefault="00992C3A" w:rsidP="00D73705">
      <w:r>
        <w:separator/>
      </w:r>
    </w:p>
  </w:endnote>
  <w:endnote w:type="continuationSeparator" w:id="0">
    <w:p w14:paraId="6B10AC1D" w14:textId="77777777" w:rsidR="00992C3A" w:rsidRDefault="00992C3A"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16288" w14:textId="77777777" w:rsidR="00992C3A" w:rsidRDefault="00992C3A" w:rsidP="00D73705">
      <w:r>
        <w:separator/>
      </w:r>
    </w:p>
  </w:footnote>
  <w:footnote w:type="continuationSeparator" w:id="0">
    <w:p w14:paraId="0710EA16" w14:textId="77777777" w:rsidR="00992C3A" w:rsidRDefault="00992C3A" w:rsidP="00D737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D31D32"/>
    <w:multiLevelType w:val="hybridMultilevel"/>
    <w:tmpl w:val="DE80565C"/>
    <w:lvl w:ilvl="0" w:tplc="8D601C0C">
      <w:start w:val="1"/>
      <w:numFmt w:val="lowerRoman"/>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820706"/>
    <w:multiLevelType w:val="hybridMultilevel"/>
    <w:tmpl w:val="3B7E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activeWritingStyle w:appName="MSWord" w:lang="fr-CH" w:vendorID="64" w:dllVersion="6" w:nlCheck="1" w:checkStyle="0"/>
  <w:activeWritingStyle w:appName="MSWord" w:lang="en-US" w:vendorID="64" w:dllVersion="6" w:nlCheck="1" w:checkStyle="1"/>
  <w:activeWritingStyle w:appName="MSWord" w:lang="en-CA"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documentProtection w:edit="trackedChanges"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16138"/>
    <w:rsid w:val="00017BDA"/>
    <w:rsid w:val="00027249"/>
    <w:rsid w:val="00043CF2"/>
    <w:rsid w:val="00084BE4"/>
    <w:rsid w:val="00086A2E"/>
    <w:rsid w:val="000916CD"/>
    <w:rsid w:val="00093598"/>
    <w:rsid w:val="000A3DAB"/>
    <w:rsid w:val="000B3C0D"/>
    <w:rsid w:val="000B4775"/>
    <w:rsid w:val="000B63F3"/>
    <w:rsid w:val="000E0327"/>
    <w:rsid w:val="000E24D9"/>
    <w:rsid w:val="000F1024"/>
    <w:rsid w:val="001015BF"/>
    <w:rsid w:val="001016FB"/>
    <w:rsid w:val="001065A2"/>
    <w:rsid w:val="0013313B"/>
    <w:rsid w:val="00135B00"/>
    <w:rsid w:val="00180762"/>
    <w:rsid w:val="00186F19"/>
    <w:rsid w:val="00197168"/>
    <w:rsid w:val="001B1233"/>
    <w:rsid w:val="001B4462"/>
    <w:rsid w:val="001D2BB7"/>
    <w:rsid w:val="001F379E"/>
    <w:rsid w:val="001F4DB6"/>
    <w:rsid w:val="002031C4"/>
    <w:rsid w:val="002109CF"/>
    <w:rsid w:val="00214037"/>
    <w:rsid w:val="00226B68"/>
    <w:rsid w:val="00255C9E"/>
    <w:rsid w:val="00283208"/>
    <w:rsid w:val="002C0DEC"/>
    <w:rsid w:val="002C2B3A"/>
    <w:rsid w:val="002D3FF1"/>
    <w:rsid w:val="002E3045"/>
    <w:rsid w:val="0031707F"/>
    <w:rsid w:val="0034210C"/>
    <w:rsid w:val="00342C77"/>
    <w:rsid w:val="0034666D"/>
    <w:rsid w:val="003509E2"/>
    <w:rsid w:val="003554C2"/>
    <w:rsid w:val="003646D9"/>
    <w:rsid w:val="003666AF"/>
    <w:rsid w:val="00370418"/>
    <w:rsid w:val="00377072"/>
    <w:rsid w:val="003A2205"/>
    <w:rsid w:val="003A51A5"/>
    <w:rsid w:val="003A7EF4"/>
    <w:rsid w:val="003B6B5D"/>
    <w:rsid w:val="003C7AA7"/>
    <w:rsid w:val="003F0848"/>
    <w:rsid w:val="003F1562"/>
    <w:rsid w:val="004226B8"/>
    <w:rsid w:val="00434A34"/>
    <w:rsid w:val="00451CE8"/>
    <w:rsid w:val="00453B52"/>
    <w:rsid w:val="00470631"/>
    <w:rsid w:val="00472577"/>
    <w:rsid w:val="004730DD"/>
    <w:rsid w:val="0047656C"/>
    <w:rsid w:val="0047710D"/>
    <w:rsid w:val="00487F7A"/>
    <w:rsid w:val="004C2C5E"/>
    <w:rsid w:val="004C737D"/>
    <w:rsid w:val="004D74AC"/>
    <w:rsid w:val="004E565B"/>
    <w:rsid w:val="00521ED4"/>
    <w:rsid w:val="0052592E"/>
    <w:rsid w:val="0055480A"/>
    <w:rsid w:val="005555F3"/>
    <w:rsid w:val="00556AD8"/>
    <w:rsid w:val="00557D13"/>
    <w:rsid w:val="005621CA"/>
    <w:rsid w:val="00567C52"/>
    <w:rsid w:val="00585AE4"/>
    <w:rsid w:val="005A260E"/>
    <w:rsid w:val="005D0F16"/>
    <w:rsid w:val="005E3507"/>
    <w:rsid w:val="006032E2"/>
    <w:rsid w:val="006048ED"/>
    <w:rsid w:val="00606A71"/>
    <w:rsid w:val="00617C2B"/>
    <w:rsid w:val="00623192"/>
    <w:rsid w:val="00665FEE"/>
    <w:rsid w:val="0066749A"/>
    <w:rsid w:val="0068420C"/>
    <w:rsid w:val="00691882"/>
    <w:rsid w:val="00692EED"/>
    <w:rsid w:val="006A5D77"/>
    <w:rsid w:val="006D42D8"/>
    <w:rsid w:val="006F3BB4"/>
    <w:rsid w:val="00704D0D"/>
    <w:rsid w:val="00707757"/>
    <w:rsid w:val="0071633C"/>
    <w:rsid w:val="00721C23"/>
    <w:rsid w:val="00724CE0"/>
    <w:rsid w:val="007416CB"/>
    <w:rsid w:val="00790A03"/>
    <w:rsid w:val="007A59C8"/>
    <w:rsid w:val="007C1516"/>
    <w:rsid w:val="007D2E36"/>
    <w:rsid w:val="007D3C45"/>
    <w:rsid w:val="00802F46"/>
    <w:rsid w:val="00853DB6"/>
    <w:rsid w:val="00857F17"/>
    <w:rsid w:val="0087748F"/>
    <w:rsid w:val="00881510"/>
    <w:rsid w:val="008B1E39"/>
    <w:rsid w:val="008B64BE"/>
    <w:rsid w:val="008C3C76"/>
    <w:rsid w:val="008C56AF"/>
    <w:rsid w:val="008D5D6D"/>
    <w:rsid w:val="008E330F"/>
    <w:rsid w:val="008E5432"/>
    <w:rsid w:val="00910CEA"/>
    <w:rsid w:val="00910F87"/>
    <w:rsid w:val="00916D30"/>
    <w:rsid w:val="00940EA9"/>
    <w:rsid w:val="00945EC0"/>
    <w:rsid w:val="0095354A"/>
    <w:rsid w:val="00977E5A"/>
    <w:rsid w:val="0098368F"/>
    <w:rsid w:val="00991F55"/>
    <w:rsid w:val="00992C3A"/>
    <w:rsid w:val="009A109A"/>
    <w:rsid w:val="009A1867"/>
    <w:rsid w:val="009A591F"/>
    <w:rsid w:val="009A7647"/>
    <w:rsid w:val="009B1EA4"/>
    <w:rsid w:val="009D2B07"/>
    <w:rsid w:val="009E4E53"/>
    <w:rsid w:val="009F16F9"/>
    <w:rsid w:val="00A05DAE"/>
    <w:rsid w:val="00A12158"/>
    <w:rsid w:val="00A14298"/>
    <w:rsid w:val="00A14A76"/>
    <w:rsid w:val="00A1632E"/>
    <w:rsid w:val="00A2464B"/>
    <w:rsid w:val="00A43912"/>
    <w:rsid w:val="00A46B97"/>
    <w:rsid w:val="00A47CCF"/>
    <w:rsid w:val="00A522C6"/>
    <w:rsid w:val="00A55D29"/>
    <w:rsid w:val="00A602EA"/>
    <w:rsid w:val="00A62D76"/>
    <w:rsid w:val="00A91ACE"/>
    <w:rsid w:val="00A95030"/>
    <w:rsid w:val="00AB17C5"/>
    <w:rsid w:val="00AB4328"/>
    <w:rsid w:val="00AB4CE3"/>
    <w:rsid w:val="00AC57C3"/>
    <w:rsid w:val="00AC65F0"/>
    <w:rsid w:val="00AD4E51"/>
    <w:rsid w:val="00AD7B9A"/>
    <w:rsid w:val="00AE1062"/>
    <w:rsid w:val="00AE18DC"/>
    <w:rsid w:val="00B10592"/>
    <w:rsid w:val="00B1467C"/>
    <w:rsid w:val="00B447B9"/>
    <w:rsid w:val="00B54452"/>
    <w:rsid w:val="00B65925"/>
    <w:rsid w:val="00B81829"/>
    <w:rsid w:val="00B91CC6"/>
    <w:rsid w:val="00B9337C"/>
    <w:rsid w:val="00BA1C63"/>
    <w:rsid w:val="00BA5E7B"/>
    <w:rsid w:val="00BB1547"/>
    <w:rsid w:val="00BB2607"/>
    <w:rsid w:val="00BD3B56"/>
    <w:rsid w:val="00BD5520"/>
    <w:rsid w:val="00BF619D"/>
    <w:rsid w:val="00C07F4F"/>
    <w:rsid w:val="00C1289B"/>
    <w:rsid w:val="00C25B89"/>
    <w:rsid w:val="00C2635C"/>
    <w:rsid w:val="00C27BDE"/>
    <w:rsid w:val="00C41D62"/>
    <w:rsid w:val="00C44B9A"/>
    <w:rsid w:val="00C52078"/>
    <w:rsid w:val="00C639A9"/>
    <w:rsid w:val="00C6606B"/>
    <w:rsid w:val="00C779B2"/>
    <w:rsid w:val="00C9207B"/>
    <w:rsid w:val="00CA162D"/>
    <w:rsid w:val="00CA639F"/>
    <w:rsid w:val="00CB10DE"/>
    <w:rsid w:val="00CD45BB"/>
    <w:rsid w:val="00CD62D9"/>
    <w:rsid w:val="00CE6627"/>
    <w:rsid w:val="00CF5C05"/>
    <w:rsid w:val="00D33610"/>
    <w:rsid w:val="00D5097E"/>
    <w:rsid w:val="00D527FA"/>
    <w:rsid w:val="00D73705"/>
    <w:rsid w:val="00D73EC3"/>
    <w:rsid w:val="00D77757"/>
    <w:rsid w:val="00D90ECC"/>
    <w:rsid w:val="00D91CA1"/>
    <w:rsid w:val="00DA71F9"/>
    <w:rsid w:val="00DC1178"/>
    <w:rsid w:val="00DE1C93"/>
    <w:rsid w:val="00E03FEF"/>
    <w:rsid w:val="00E05D59"/>
    <w:rsid w:val="00E15B21"/>
    <w:rsid w:val="00E27C83"/>
    <w:rsid w:val="00E31D78"/>
    <w:rsid w:val="00E34A09"/>
    <w:rsid w:val="00E63203"/>
    <w:rsid w:val="00E6561C"/>
    <w:rsid w:val="00E75A3F"/>
    <w:rsid w:val="00E9036E"/>
    <w:rsid w:val="00E95BCC"/>
    <w:rsid w:val="00EA0FEB"/>
    <w:rsid w:val="00EC2FB8"/>
    <w:rsid w:val="00EC6619"/>
    <w:rsid w:val="00ED2D57"/>
    <w:rsid w:val="00ED5546"/>
    <w:rsid w:val="00EE0F66"/>
    <w:rsid w:val="00EE22C8"/>
    <w:rsid w:val="00F043B7"/>
    <w:rsid w:val="00F36511"/>
    <w:rsid w:val="00F36C11"/>
    <w:rsid w:val="00F50DBB"/>
    <w:rsid w:val="00F7452A"/>
    <w:rsid w:val="00F750F6"/>
    <w:rsid w:val="00FB3786"/>
    <w:rsid w:val="00FC1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A8F5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4">
    <w:name w:val="heading 4"/>
    <w:basedOn w:val="Normal"/>
    <w:next w:val="Normal"/>
    <w:link w:val="Heading4Char"/>
    <w:uiPriority w:val="9"/>
    <w:unhideWhenUsed/>
    <w:qFormat/>
    <w:rsid w:val="004C737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ECC Hyperlink,CEO_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FootnoteReference">
    <w:name w:val="footnote reference"/>
    <w:basedOn w:val="DefaultParagraphFont"/>
    <w:uiPriority w:val="99"/>
    <w:rsid w:val="004C737D"/>
    <w:rPr>
      <w:position w:val="6"/>
      <w:sz w:val="18"/>
    </w:rPr>
  </w:style>
  <w:style w:type="paragraph" w:styleId="FootnoteText">
    <w:name w:val="footnote text"/>
    <w:basedOn w:val="Normal"/>
    <w:link w:val="FootnoteTextChar"/>
    <w:uiPriority w:val="99"/>
    <w:rsid w:val="004C737D"/>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FootnoteTextChar">
    <w:name w:val="Footnote Text Char"/>
    <w:basedOn w:val="DefaultParagraphFont"/>
    <w:link w:val="FootnoteText"/>
    <w:uiPriority w:val="99"/>
    <w:rsid w:val="004C737D"/>
    <w:rPr>
      <w:rFonts w:ascii="Times New Roman" w:eastAsia="Times New Roman" w:hAnsi="Times New Roman" w:cs="Times New Roman"/>
      <w:sz w:val="24"/>
      <w:szCs w:val="20"/>
      <w:lang w:val="en-GB"/>
    </w:rPr>
  </w:style>
  <w:style w:type="paragraph" w:customStyle="1" w:styleId="RepNo">
    <w:name w:val="Rep_No"/>
    <w:basedOn w:val="Normal"/>
    <w:next w:val="Reptitle"/>
    <w:rsid w:val="004C737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ptitle">
    <w:name w:val="Rep_title"/>
    <w:basedOn w:val="Normal"/>
    <w:next w:val="Normal"/>
    <w:rsid w:val="004C737D"/>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Source">
    <w:name w:val="Source"/>
    <w:basedOn w:val="Normal"/>
    <w:next w:val="Normal"/>
    <w:rsid w:val="004C737D"/>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Headingb">
    <w:name w:val="Heading_b"/>
    <w:basedOn w:val="Normal"/>
    <w:next w:val="Normal"/>
    <w:qFormat/>
    <w:rsid w:val="004C737D"/>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fr-CH"/>
    </w:rPr>
  </w:style>
  <w:style w:type="paragraph" w:customStyle="1" w:styleId="Figure">
    <w:name w:val="Figure"/>
    <w:basedOn w:val="Normal"/>
    <w:next w:val="Normal"/>
    <w:rsid w:val="004C737D"/>
    <w:pPr>
      <w:keepNext/>
      <w:keepLines/>
      <w:tabs>
        <w:tab w:val="left" w:pos="1134"/>
        <w:tab w:val="left" w:pos="1871"/>
        <w:tab w:val="left" w:pos="2268"/>
      </w:tabs>
      <w:overflowPunct w:val="0"/>
      <w:autoSpaceDE w:val="0"/>
      <w:autoSpaceDN w:val="0"/>
      <w:adjustRightInd w:val="0"/>
      <w:spacing w:before="120"/>
      <w:jc w:val="center"/>
      <w:textAlignment w:val="baseline"/>
    </w:pPr>
    <w:rPr>
      <w:szCs w:val="20"/>
      <w:lang w:val="en-GB"/>
    </w:rPr>
  </w:style>
  <w:style w:type="paragraph" w:customStyle="1" w:styleId="Figuretitle">
    <w:name w:val="Figure_title"/>
    <w:basedOn w:val="Normal"/>
    <w:next w:val="Normal"/>
    <w:rsid w:val="004C737D"/>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szCs w:val="20"/>
      <w:lang w:val="en-GB"/>
    </w:rPr>
  </w:style>
  <w:style w:type="paragraph" w:customStyle="1" w:styleId="FigureNo">
    <w:name w:val="Figure_No"/>
    <w:basedOn w:val="Normal"/>
    <w:next w:val="Normal"/>
    <w:rsid w:val="004C737D"/>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rPr>
  </w:style>
  <w:style w:type="character" w:customStyle="1" w:styleId="Heading4Char">
    <w:name w:val="Heading 4 Char"/>
    <w:basedOn w:val="DefaultParagraphFont"/>
    <w:link w:val="Heading4"/>
    <w:rsid w:val="004C737D"/>
    <w:rPr>
      <w:rFonts w:asciiTheme="majorHAnsi" w:eastAsiaTheme="majorEastAsia" w:hAnsiTheme="majorHAnsi" w:cstheme="majorBidi"/>
      <w:i/>
      <w:iCs/>
      <w:color w:val="2E74B5" w:themeColor="accent1" w:themeShade="BF"/>
      <w:sz w:val="24"/>
      <w:szCs w:val="24"/>
    </w:rPr>
  </w:style>
  <w:style w:type="character" w:customStyle="1" w:styleId="Artref">
    <w:name w:val="Art_ref"/>
    <w:basedOn w:val="DefaultParagraphFont"/>
    <w:rsid w:val="004C737D"/>
  </w:style>
  <w:style w:type="paragraph" w:customStyle="1" w:styleId="enumlev1">
    <w:name w:val="enumlev1"/>
    <w:basedOn w:val="Normal"/>
    <w:link w:val="enumlev1Char"/>
    <w:qFormat/>
    <w:rsid w:val="004C737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character" w:customStyle="1" w:styleId="enumlev1Char">
    <w:name w:val="enumlev1 Char"/>
    <w:basedOn w:val="DefaultParagraphFont"/>
    <w:link w:val="enumlev1"/>
    <w:locked/>
    <w:rsid w:val="004C737D"/>
    <w:rPr>
      <w:rFonts w:ascii="Times New Roman" w:eastAsia="Times New Roman" w:hAnsi="Times New Roman" w:cs="Times New Roman"/>
      <w:sz w:val="24"/>
      <w:szCs w:val="20"/>
      <w:lang w:val="en-GB"/>
    </w:rPr>
  </w:style>
  <w:style w:type="paragraph" w:customStyle="1" w:styleId="Annextitle">
    <w:name w:val="Annex_title"/>
    <w:basedOn w:val="Normal"/>
    <w:next w:val="Normal"/>
    <w:link w:val="AnnextitleChar"/>
    <w:rsid w:val="004C737D"/>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rPr>
  </w:style>
  <w:style w:type="character" w:customStyle="1" w:styleId="AnnextitleChar">
    <w:name w:val="Annex_title Char"/>
    <w:basedOn w:val="DefaultParagraphFont"/>
    <w:link w:val="Annextitle"/>
    <w:rsid w:val="004C737D"/>
    <w:rPr>
      <w:rFonts w:ascii="Times New Roman Bold" w:eastAsia="Times New Roman" w:hAnsi="Times New Roman Bold" w:cs="Times New Roman"/>
      <w:b/>
      <w:sz w:val="28"/>
      <w:szCs w:val="20"/>
      <w:lang w:val="en-GB"/>
    </w:rPr>
  </w:style>
  <w:style w:type="paragraph" w:styleId="BalloonText">
    <w:name w:val="Balloon Text"/>
    <w:basedOn w:val="Normal"/>
    <w:link w:val="BalloonTextChar"/>
    <w:uiPriority w:val="99"/>
    <w:semiHidden/>
    <w:unhideWhenUsed/>
    <w:rsid w:val="00A246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64B"/>
    <w:rPr>
      <w:rFonts w:ascii="Segoe UI" w:eastAsia="Times New Roman" w:hAnsi="Segoe UI" w:cs="Segoe UI"/>
      <w:sz w:val="18"/>
      <w:szCs w:val="18"/>
    </w:rPr>
  </w:style>
  <w:style w:type="table" w:styleId="TableGrid">
    <w:name w:val="Table Grid"/>
    <w:basedOn w:val="TableNormal"/>
    <w:uiPriority w:val="39"/>
    <w:rsid w:val="00E15B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1882"/>
    <w:rPr>
      <w:sz w:val="16"/>
      <w:szCs w:val="16"/>
    </w:rPr>
  </w:style>
  <w:style w:type="paragraph" w:styleId="CommentText">
    <w:name w:val="annotation text"/>
    <w:basedOn w:val="Normal"/>
    <w:link w:val="CommentTextChar"/>
    <w:uiPriority w:val="99"/>
    <w:semiHidden/>
    <w:unhideWhenUsed/>
    <w:rsid w:val="00691882"/>
    <w:rPr>
      <w:sz w:val="20"/>
      <w:szCs w:val="20"/>
    </w:rPr>
  </w:style>
  <w:style w:type="character" w:customStyle="1" w:styleId="CommentTextChar">
    <w:name w:val="Comment Text Char"/>
    <w:basedOn w:val="DefaultParagraphFont"/>
    <w:link w:val="CommentText"/>
    <w:uiPriority w:val="99"/>
    <w:semiHidden/>
    <w:rsid w:val="006918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91882"/>
    <w:rPr>
      <w:b/>
      <w:bCs/>
    </w:rPr>
  </w:style>
  <w:style w:type="character" w:customStyle="1" w:styleId="CommentSubjectChar">
    <w:name w:val="Comment Subject Char"/>
    <w:basedOn w:val="CommentTextChar"/>
    <w:link w:val="CommentSubject"/>
    <w:uiPriority w:val="99"/>
    <w:semiHidden/>
    <w:rsid w:val="00691882"/>
    <w:rPr>
      <w:rFonts w:ascii="Times New Roman" w:eastAsia="Times New Roman" w:hAnsi="Times New Roman" w:cs="Times New Roman"/>
      <w:b/>
      <w:bCs/>
      <w:sz w:val="20"/>
      <w:szCs w:val="20"/>
    </w:rPr>
  </w:style>
  <w:style w:type="paragraph" w:styleId="Revision">
    <w:name w:val="Revision"/>
    <w:hidden/>
    <w:uiPriority w:val="99"/>
    <w:semiHidden/>
    <w:rsid w:val="008C3C7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D5520"/>
    <w:pPr>
      <w:ind w:left="720"/>
      <w:contextualSpacing/>
    </w:pPr>
  </w:style>
  <w:style w:type="paragraph" w:customStyle="1" w:styleId="Normalaftertitle">
    <w:name w:val="Normal_after_title"/>
    <w:basedOn w:val="Normal"/>
    <w:next w:val="Normal"/>
    <w:rsid w:val="00FC1668"/>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Tabletext">
    <w:name w:val="Table_text"/>
    <w:basedOn w:val="Normal"/>
    <w:rsid w:val="00FC166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Tablehead">
    <w:name w:val="Table_head"/>
    <w:basedOn w:val="Normal"/>
    <w:rsid w:val="00FC1668"/>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rsid w:val="00FC1668"/>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rsid w:val="00FC166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itle1">
    <w:name w:val="Title 1"/>
    <w:basedOn w:val="Source"/>
    <w:next w:val="Normal"/>
    <w:rsid w:val="00FC1668"/>
    <w:pPr>
      <w:tabs>
        <w:tab w:val="left" w:pos="567"/>
        <w:tab w:val="left" w:pos="1701"/>
        <w:tab w:val="left" w:pos="2835"/>
      </w:tabs>
      <w:spacing w:before="240"/>
    </w:pPr>
    <w:rPr>
      <w:b w:val="0"/>
      <w:caps/>
    </w:rPr>
  </w:style>
  <w:style w:type="paragraph" w:customStyle="1" w:styleId="Title4">
    <w:name w:val="Title 4"/>
    <w:basedOn w:val="Normal"/>
    <w:next w:val="Heading1"/>
    <w:rsid w:val="00FC1668"/>
    <w:pPr>
      <w:tabs>
        <w:tab w:val="left" w:pos="1134"/>
        <w:tab w:val="left" w:pos="1871"/>
        <w:tab w:val="left" w:pos="2268"/>
      </w:tabs>
      <w:spacing w:before="240"/>
      <w:jc w:val="center"/>
    </w:pPr>
    <w:rPr>
      <w:b/>
      <w:sz w:val="28"/>
      <w:szCs w:val="20"/>
      <w:lang w:val="en-GB"/>
    </w:rPr>
  </w:style>
  <w:style w:type="paragraph" w:customStyle="1" w:styleId="Reasons">
    <w:name w:val="Reasons"/>
    <w:basedOn w:val="Normal"/>
    <w:rsid w:val="00FC1668"/>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enumlev10">
    <w:name w:val="enumlev1 Знак"/>
    <w:locked/>
    <w:rsid w:val="00FC1668"/>
    <w:rPr>
      <w:rFonts w:ascii="Times New Roman" w:hAnsi="Times New Roman"/>
      <w:sz w:val="24"/>
      <w:lang w:val="en-GB" w:eastAsia="en-US"/>
    </w:rPr>
  </w:style>
  <w:style w:type="paragraph" w:customStyle="1" w:styleId="Call">
    <w:name w:val="Call"/>
    <w:basedOn w:val="Normal"/>
    <w:next w:val="Normal"/>
    <w:rsid w:val="00DE1C93"/>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Normalaftertitle0">
    <w:name w:val="Normal after title"/>
    <w:basedOn w:val="Normal"/>
    <w:next w:val="Normal"/>
    <w:rsid w:val="00DE1C93"/>
    <w:pPr>
      <w:tabs>
        <w:tab w:val="left" w:pos="1134"/>
        <w:tab w:val="left" w:pos="1871"/>
        <w:tab w:val="left" w:pos="2268"/>
      </w:tabs>
      <w:overflowPunct w:val="0"/>
      <w:autoSpaceDE w:val="0"/>
      <w:autoSpaceDN w:val="0"/>
      <w:adjustRightInd w:val="0"/>
      <w:spacing w:before="280"/>
      <w:textAlignment w:val="baseline"/>
    </w:pPr>
    <w:rPr>
      <w:szCs w:val="20"/>
      <w:lang w:val="en-GB"/>
    </w:rPr>
  </w:style>
  <w:style w:type="paragraph" w:customStyle="1" w:styleId="ResNo">
    <w:name w:val="Res_No"/>
    <w:basedOn w:val="Normal"/>
    <w:next w:val="Normal"/>
    <w:rsid w:val="00DE1C9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rsid w:val="00DE1C9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character" w:customStyle="1" w:styleId="href">
    <w:name w:val="href"/>
    <w:basedOn w:val="DefaultParagraphFont"/>
    <w:rsid w:val="00DE1C93"/>
  </w:style>
  <w:style w:type="character" w:styleId="UnresolvedMention">
    <w:name w:val="Unresolved Mention"/>
    <w:basedOn w:val="DefaultParagraphFont"/>
    <w:uiPriority w:val="99"/>
    <w:semiHidden/>
    <w:unhideWhenUsed/>
    <w:rsid w:val="00A55D29"/>
    <w:rPr>
      <w:color w:val="605E5C"/>
      <w:shd w:val="clear" w:color="auto" w:fill="E1DFDD"/>
    </w:rPr>
  </w:style>
  <w:style w:type="paragraph" w:customStyle="1" w:styleId="Title2">
    <w:name w:val="Title 2"/>
    <w:basedOn w:val="Source"/>
    <w:next w:val="Normal"/>
    <w:rsid w:val="00C2635C"/>
    <w:pPr>
      <w:overflowPunct/>
      <w:autoSpaceDE/>
      <w:autoSpaceDN/>
      <w:adjustRightInd/>
      <w:spacing w:before="480"/>
      <w:textAlignment w:val="auto"/>
    </w:pPr>
    <w:rPr>
      <w:b w:val="0"/>
      <w:caps/>
    </w:rPr>
  </w:style>
  <w:style w:type="character" w:styleId="FollowedHyperlink">
    <w:name w:val="FollowedHyperlink"/>
    <w:basedOn w:val="DefaultParagraphFont"/>
    <w:uiPriority w:val="99"/>
    <w:semiHidden/>
    <w:unhideWhenUsed/>
    <w:rsid w:val="001331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05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tu.int/md/R19-WP4A-C-0323/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3751</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2021-10-12T13:28:00Z</dcterms:created>
  <dcterms:modified xsi:type="dcterms:W3CDTF">2021-10-12T13:28:00Z</dcterms:modified>
</cp:coreProperties>
</file>